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7BCD1F39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nabídky/žádosti o účast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veřejnou zakázku s</w:t>
      </w:r>
      <w:r w:rsidR="003B548F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 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názvem</w:t>
      </w:r>
      <w:r w:rsidR="003B548F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CE2939" w:rsidRPr="00CE2939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Rámcová dohoda na provádění diagnostiky, servisu a oprav čerpacích soustrojí a jejich koupě, vč. připojení</w:t>
      </w:r>
      <w:ins w:id="2" w:author="Trnka Milan" w:date="2023-10-23T11:01:00Z">
        <w:r w:rsidR="00D3444F">
          <w:rPr>
            <w:rFonts w:ascii="Tahoma" w:eastAsia="Tahoma" w:hAnsi="Tahoma" w:cs="Tahoma"/>
            <w:b/>
            <w:bCs/>
            <w:sz w:val="19"/>
            <w:szCs w:val="19"/>
            <w:shd w:val="clear" w:color="auto" w:fill="FFFFFF"/>
            <w:lang w:eastAsia="en-US"/>
          </w:rPr>
          <w:t xml:space="preserve"> - II</w:t>
        </w:r>
      </w:ins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del w:id="3" w:author="Trnka Milan" w:date="2023-10-23T11:01:00Z">
        <w:r w:rsidR="00CE2939" w:rsidDel="00D3444F">
          <w:rPr>
            <w:rFonts w:ascii="Tahoma" w:eastAsia="Tahoma" w:hAnsi="Tahoma" w:cs="Tahoma"/>
            <w:b/>
            <w:bCs/>
            <w:sz w:val="19"/>
            <w:szCs w:val="19"/>
            <w:shd w:val="clear" w:color="auto" w:fill="FFFFFF"/>
            <w:lang w:eastAsia="en-US"/>
          </w:rPr>
          <w:delText>195</w:delText>
        </w:r>
      </w:del>
      <w:ins w:id="4" w:author="Trnka Milan" w:date="2023-10-23T11:01:00Z">
        <w:r w:rsidR="00D3444F">
          <w:rPr>
            <w:rFonts w:ascii="Tahoma" w:eastAsia="Tahoma" w:hAnsi="Tahoma" w:cs="Tahoma"/>
            <w:b/>
            <w:bCs/>
            <w:sz w:val="19"/>
            <w:szCs w:val="19"/>
            <w:shd w:val="clear" w:color="auto" w:fill="FFFFFF"/>
            <w:lang w:eastAsia="en-US"/>
          </w:rPr>
          <w:t>19</w:t>
        </w:r>
        <w:r w:rsidR="00D3444F">
          <w:rPr>
            <w:rFonts w:ascii="Tahoma" w:eastAsia="Tahoma" w:hAnsi="Tahoma" w:cs="Tahoma"/>
            <w:b/>
            <w:bCs/>
            <w:sz w:val="19"/>
            <w:szCs w:val="19"/>
            <w:shd w:val="clear" w:color="auto" w:fill="FFFFFF"/>
            <w:lang w:eastAsia="en-US"/>
          </w:rPr>
          <w:t>6</w:t>
        </w:r>
      </w:ins>
      <w:r w:rsidR="00661547" w:rsidRPr="00661547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/23/OCN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 ve smyslu ust.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5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6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6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sp.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5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3955632"/>
      <w:bookmarkStart w:id="9" w:name="_Hlk74819127"/>
      <w:bookmarkStart w:id="10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1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8"/>
      <w:bookmarkEnd w:id="1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9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12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12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3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4" w:name="_Hlk73709765"/>
      <w:bookmarkEnd w:id="10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5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6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6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5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7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8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8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9" w:name="_Hlk74819329"/>
      <w:bookmarkEnd w:id="14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9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25E74" w14:textId="77777777" w:rsidR="006837CF" w:rsidRDefault="006837CF">
      <w:r>
        <w:separator/>
      </w:r>
    </w:p>
  </w:endnote>
  <w:endnote w:type="continuationSeparator" w:id="0">
    <w:p w14:paraId="638E6028" w14:textId="77777777" w:rsidR="006837CF" w:rsidRDefault="006837CF">
      <w:r>
        <w:continuationSeparator/>
      </w:r>
    </w:p>
  </w:endnote>
  <w:endnote w:type="continuationNotice" w:id="1">
    <w:p w14:paraId="29950DAB" w14:textId="77777777" w:rsidR="006837CF" w:rsidRDefault="006837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7E6F2" w14:textId="77777777" w:rsidR="006837CF" w:rsidRDefault="006837CF">
      <w:r>
        <w:separator/>
      </w:r>
    </w:p>
  </w:footnote>
  <w:footnote w:type="continuationSeparator" w:id="0">
    <w:p w14:paraId="46BE4361" w14:textId="77777777" w:rsidR="006837CF" w:rsidRDefault="006837CF">
      <w:r>
        <w:continuationSeparator/>
      </w:r>
    </w:p>
  </w:footnote>
  <w:footnote w:type="continuationNotice" w:id="1">
    <w:p w14:paraId="073D6408" w14:textId="77777777" w:rsidR="006837CF" w:rsidRDefault="006837CF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7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7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7E81463C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>Příloha č</w:t>
    </w:r>
    <w:r w:rsidR="00C2230C">
      <w:rPr>
        <w:rFonts w:ascii="Arial" w:hAnsi="Arial" w:cs="Arial"/>
      </w:rPr>
      <w:t xml:space="preserve">. </w:t>
    </w:r>
    <w:r w:rsidR="00CE2939">
      <w:rPr>
        <w:rFonts w:ascii="Arial" w:hAnsi="Arial" w:cs="Arial"/>
      </w:rPr>
      <w:t>6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496921829">
    <w:abstractNumId w:val="13"/>
  </w:num>
  <w:num w:numId="2" w16cid:durableId="1730759424">
    <w:abstractNumId w:val="4"/>
  </w:num>
  <w:num w:numId="3" w16cid:durableId="862716448">
    <w:abstractNumId w:val="0"/>
  </w:num>
  <w:num w:numId="4" w16cid:durableId="344065422">
    <w:abstractNumId w:val="9"/>
  </w:num>
  <w:num w:numId="5" w16cid:durableId="21248096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3168165">
    <w:abstractNumId w:val="14"/>
  </w:num>
  <w:num w:numId="7" w16cid:durableId="1858034840">
    <w:abstractNumId w:val="11"/>
  </w:num>
  <w:num w:numId="8" w16cid:durableId="1465352147">
    <w:abstractNumId w:val="3"/>
  </w:num>
  <w:num w:numId="9" w16cid:durableId="690567259">
    <w:abstractNumId w:val="8"/>
  </w:num>
  <w:num w:numId="10" w16cid:durableId="9307040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9035228">
    <w:abstractNumId w:val="2"/>
  </w:num>
  <w:num w:numId="12" w16cid:durableId="520246760">
    <w:abstractNumId w:val="5"/>
  </w:num>
  <w:num w:numId="13" w16cid:durableId="1057045367">
    <w:abstractNumId w:val="12"/>
  </w:num>
  <w:num w:numId="14" w16cid:durableId="81223424">
    <w:abstractNumId w:val="1"/>
  </w:num>
  <w:num w:numId="15" w16cid:durableId="301421485">
    <w:abstractNumId w:val="10"/>
  </w:num>
  <w:num w:numId="16" w16cid:durableId="272052501">
    <w:abstractNumId w:val="6"/>
  </w:num>
  <w:num w:numId="17" w16cid:durableId="123215311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rnka Milan">
    <w15:presenceInfo w15:providerId="AD" w15:userId="S::milan.trnka@ceproas.cz::fa1eaed9-69ce-4545-8c2d-1d2b47aa98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3AA8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548F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1D28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547"/>
    <w:rsid w:val="006616B4"/>
    <w:rsid w:val="006627D8"/>
    <w:rsid w:val="00663A7C"/>
    <w:rsid w:val="006729B7"/>
    <w:rsid w:val="006837CF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20AC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32DE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B6F75"/>
    <w:rsid w:val="00BD32DD"/>
    <w:rsid w:val="00BE2B99"/>
    <w:rsid w:val="00BE64A8"/>
    <w:rsid w:val="00BE7451"/>
    <w:rsid w:val="00BE7DAF"/>
    <w:rsid w:val="00BF6CAC"/>
    <w:rsid w:val="00C12B88"/>
    <w:rsid w:val="00C15AE0"/>
    <w:rsid w:val="00C2230C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E2939"/>
    <w:rsid w:val="00CF31C4"/>
    <w:rsid w:val="00D05CC7"/>
    <w:rsid w:val="00D149A8"/>
    <w:rsid w:val="00D269E7"/>
    <w:rsid w:val="00D31967"/>
    <w:rsid w:val="00D319BA"/>
    <w:rsid w:val="00D3444F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508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12</cp:revision>
  <cp:lastPrinted>2020-03-16T06:19:00Z</cp:lastPrinted>
  <dcterms:created xsi:type="dcterms:W3CDTF">2021-12-13T17:20:00Z</dcterms:created>
  <dcterms:modified xsi:type="dcterms:W3CDTF">2023-10-23T09:01:00Z</dcterms:modified>
</cp:coreProperties>
</file>